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Pr="00EB5DAF" w:rsidRDefault="00E7128D" w:rsidP="00E7128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E7128D" w:rsidRDefault="00E7128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Default="00E7128D" w:rsidP="00E7128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tabs>
          <w:tab w:val="left" w:pos="822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9C2008" w:rsidRPr="00A67957" w:rsidRDefault="009C2008" w:rsidP="009C2008">
      <w:pPr>
        <w:widowControl w:val="0"/>
        <w:suppressAutoHyphens/>
        <w:spacing w:line="300" w:lineRule="exact"/>
        <w:ind w:right="-709"/>
        <w:jc w:val="both"/>
        <w:rPr>
          <w:rFonts w:ascii="Calibri" w:hAnsi="Calibri"/>
          <w:b/>
          <w:bCs/>
          <w:sz w:val="28"/>
          <w:szCs w:val="28"/>
          <w:lang w:eastAsia="ar-SA"/>
        </w:rPr>
      </w:pPr>
      <w:r w:rsidRPr="00A67957">
        <w:rPr>
          <w:rFonts w:ascii="Calibri" w:hAnsi="Calibri"/>
          <w:b/>
          <w:bCs/>
          <w:sz w:val="28"/>
          <w:szCs w:val="28"/>
          <w:lang w:eastAsia="ar-SA"/>
        </w:rPr>
        <w:t>APPALTO SPECIFICO INDETTO DAL SEGRETARIATO GENERALE DELLA GIUSTIZIA AMMINISTRATIVA – UFFICIO UNICO CONTRATTI E RISORSE PER L’AFFIDAMENTO DEI SERVIZI DEI SERVIZI DI FACCHINAGGIO E TRASLOCO NELL’AMBITO DELLO SDA PER LA FORNITURA DEI “SERVIZI AGLI IMMOBILI” IN USO, A QUALSIASI TITOLO, ALLE PUBBLICHE AMMINISTRAZIONI</w:t>
      </w:r>
    </w:p>
    <w:p w:rsidR="009C2008" w:rsidRPr="00A67957" w:rsidRDefault="009C2008" w:rsidP="009C2008">
      <w:pPr>
        <w:widowControl w:val="0"/>
        <w:suppressAutoHyphens/>
        <w:ind w:right="-992"/>
        <w:rPr>
          <w:rFonts w:ascii="Calibri" w:hAnsi="Calibri"/>
          <w:b/>
          <w:bCs/>
          <w:sz w:val="28"/>
          <w:szCs w:val="28"/>
          <w:lang w:eastAsia="ar-SA"/>
        </w:rPr>
      </w:pPr>
    </w:p>
    <w:p w:rsidR="00696AFC" w:rsidRPr="00696AFC" w:rsidRDefault="00696AFC" w:rsidP="00696AFC">
      <w:pPr>
        <w:widowControl w:val="0"/>
        <w:suppressAutoHyphens/>
        <w:ind w:right="-1"/>
        <w:rPr>
          <w:rFonts w:ascii="Calibri" w:hAnsi="Calibri"/>
          <w:b/>
          <w:bCs/>
          <w:sz w:val="28"/>
          <w:szCs w:val="28"/>
          <w:lang w:eastAsia="ar-SA"/>
        </w:rPr>
      </w:pPr>
    </w:p>
    <w:p w:rsidR="00696AFC" w:rsidRPr="00696AFC" w:rsidRDefault="00696AFC" w:rsidP="00696AFC">
      <w:pPr>
        <w:widowControl w:val="0"/>
        <w:suppressAutoHyphens/>
        <w:ind w:right="-1"/>
        <w:rPr>
          <w:rFonts w:ascii="Calibri" w:hAnsi="Calibri"/>
          <w:b/>
          <w:bCs/>
          <w:sz w:val="28"/>
          <w:szCs w:val="28"/>
          <w:lang w:eastAsia="ar-SA"/>
        </w:rPr>
      </w:pPr>
    </w:p>
    <w:p w:rsidR="00696AFC" w:rsidRPr="00696AFC" w:rsidRDefault="00696AFC" w:rsidP="00696AFC">
      <w:pPr>
        <w:widowControl w:val="0"/>
        <w:suppressAutoHyphens/>
        <w:ind w:right="-1"/>
        <w:jc w:val="both"/>
        <w:rPr>
          <w:rFonts w:ascii="Calibri" w:hAnsi="Calibri"/>
          <w:b/>
          <w:bCs/>
          <w:sz w:val="28"/>
          <w:szCs w:val="28"/>
          <w:lang w:eastAsia="ar-SA"/>
        </w:rPr>
      </w:pPr>
      <w:r w:rsidRPr="00696AFC">
        <w:rPr>
          <w:rFonts w:ascii="Calibri" w:hAnsi="Calibri"/>
          <w:b/>
          <w:bCs/>
          <w:sz w:val="28"/>
          <w:szCs w:val="28"/>
          <w:lang w:eastAsia="ar-SA"/>
        </w:rPr>
        <w:t>ALLEGATO 1</w:t>
      </w:r>
      <w:r>
        <w:rPr>
          <w:rFonts w:ascii="Calibri" w:hAnsi="Calibri"/>
          <w:b/>
          <w:bCs/>
          <w:sz w:val="28"/>
          <w:szCs w:val="28"/>
          <w:lang w:eastAsia="ar-SA"/>
        </w:rPr>
        <w:t>4</w:t>
      </w:r>
      <w:r w:rsidRPr="00696AFC">
        <w:rPr>
          <w:rFonts w:ascii="Calibri" w:hAnsi="Calibri"/>
          <w:b/>
          <w:bCs/>
          <w:sz w:val="28"/>
          <w:szCs w:val="28"/>
          <w:lang w:eastAsia="ar-SA"/>
        </w:rPr>
        <w:t xml:space="preserve"> AL CAPITOLATO D’ONERI – SCHEMA DI PRESENTAZIONE DELLA </w:t>
      </w:r>
      <w:r>
        <w:rPr>
          <w:rFonts w:ascii="Calibri" w:hAnsi="Calibri"/>
          <w:b/>
          <w:bCs/>
          <w:sz w:val="28"/>
          <w:szCs w:val="28"/>
          <w:lang w:eastAsia="ar-SA"/>
        </w:rPr>
        <w:t>OFFERTA ECONOMICA</w:t>
      </w:r>
    </w:p>
    <w:p w:rsidR="00696AFC" w:rsidRPr="00696AFC" w:rsidRDefault="00696AFC" w:rsidP="00696AFC">
      <w:pPr>
        <w:pStyle w:val="Corpodeltesto3"/>
        <w:widowControl w:val="0"/>
        <w:ind w:right="-1"/>
        <w:rPr>
          <w:rFonts w:ascii="Calibri" w:hAnsi="Calibri"/>
          <w:b/>
          <w:bCs/>
          <w:color w:val="auto"/>
          <w:sz w:val="28"/>
          <w:szCs w:val="28"/>
          <w:lang w:eastAsia="ar-SA"/>
        </w:rPr>
      </w:pPr>
    </w:p>
    <w:p w:rsidR="000E2846" w:rsidRDefault="000E2846" w:rsidP="000E2846">
      <w:pPr>
        <w:pStyle w:val="Corpodeltesto3"/>
        <w:widowControl w:val="0"/>
        <w:ind w:right="140"/>
        <w:rPr>
          <w:rFonts w:ascii="Calibri" w:hAnsi="Calibri"/>
          <w:b/>
          <w:bCs/>
          <w:color w:val="auto"/>
          <w:sz w:val="28"/>
          <w:szCs w:val="28"/>
          <w:lang w:eastAsia="ar-SA"/>
        </w:rPr>
      </w:pPr>
      <w:r>
        <w:rPr>
          <w:rFonts w:ascii="Calibri" w:hAnsi="Calibri" w:cs="Trebuchet MS"/>
          <w:b/>
          <w:bCs/>
          <w:sz w:val="28"/>
          <w:szCs w:val="28"/>
        </w:rPr>
        <w:t xml:space="preserve">LOTTO 4 -  CAT. </w:t>
      </w:r>
      <w:r>
        <w:rPr>
          <w:rFonts w:ascii="Calibri" w:hAnsi="Calibri"/>
          <w:b/>
          <w:bCs/>
          <w:color w:val="auto"/>
          <w:sz w:val="28"/>
          <w:szCs w:val="28"/>
          <w:lang w:eastAsia="ar-SA"/>
        </w:rPr>
        <w:t>MERCEOLOGICA N. 5 - CIG 951765488A</w:t>
      </w:r>
    </w:p>
    <w:p w:rsidR="00E7128D" w:rsidRDefault="00E7128D" w:rsidP="00696AFC">
      <w:pPr>
        <w:pStyle w:val="Default"/>
        <w:ind w:right="-1"/>
      </w:pPr>
    </w:p>
    <w:p w:rsidR="00E7128D" w:rsidRDefault="00E7128D" w:rsidP="00696AFC">
      <w:pPr>
        <w:pStyle w:val="Default"/>
        <w:ind w:right="-1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114DF8" w:rsidRDefault="00114DF8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114DF8" w:rsidRDefault="00114DF8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114DF8" w:rsidRDefault="00114DF8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3CE5" w:rsidRDefault="00693CE5" w:rsidP="00E7128D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280136" w:rsidRDefault="00280136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7128D" w:rsidRPr="005250D2" w:rsidRDefault="00E7128D" w:rsidP="00E7128D">
      <w:pPr>
        <w:pStyle w:val="Default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bCs/>
          <w:color w:val="auto"/>
        </w:rPr>
        <w:t xml:space="preserve">DICHIARAZIONE DI OFFERTA ECONOMICA </w:t>
      </w:r>
    </w:p>
    <w:p w:rsidR="00F00804" w:rsidRDefault="00F00804" w:rsidP="00E7128D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5250D2" w:rsidRPr="005250D2" w:rsidRDefault="005250D2" w:rsidP="00DE652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250D2">
        <w:rPr>
          <w:rFonts w:ascii="Times New Roman" w:hAnsi="Times New Roman" w:cs="Times New Roman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“Impresa”), con sede in _________________, via _________________, codice fiscale _________________, P.IVA _________________, n. telefono_________________, n. fax_________________, indirizzo di posta elettronica _________________________________________, indirizzo PEC: ________________________________________________, </w:t>
      </w:r>
    </w:p>
    <w:p w:rsidR="00F00804" w:rsidRDefault="00F00804" w:rsidP="00DE6523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E7128D" w:rsidRPr="00F00804" w:rsidRDefault="005250D2" w:rsidP="00DE6523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DICHIARA</w:t>
      </w:r>
    </w:p>
    <w:p w:rsidR="00756AEE" w:rsidRDefault="003E048E" w:rsidP="00756AE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6FC7">
        <w:rPr>
          <w:rFonts w:ascii="Times New Roman" w:hAnsi="Times New Roman" w:cs="Times New Roman"/>
          <w:b/>
        </w:rPr>
        <w:t>a)</w:t>
      </w:r>
      <w:r>
        <w:rPr>
          <w:rFonts w:ascii="Times New Roman" w:hAnsi="Times New Roman" w:cs="Times New Roman"/>
        </w:rPr>
        <w:t xml:space="preserve"> </w:t>
      </w:r>
      <w:r w:rsidR="0047738B" w:rsidRPr="005250D2">
        <w:rPr>
          <w:rFonts w:ascii="Times New Roman" w:hAnsi="Times New Roman" w:cs="Times New Roman"/>
        </w:rPr>
        <w:t xml:space="preserve">che per l’esecuzione dei servizi oggetto d’appalto, come meglio descritti nel Capitolato </w:t>
      </w:r>
      <w:r w:rsidR="00696AFC" w:rsidRPr="005250D2">
        <w:rPr>
          <w:rFonts w:ascii="Times New Roman" w:hAnsi="Times New Roman" w:cs="Times New Roman"/>
        </w:rPr>
        <w:t>Tecnico Allegato</w:t>
      </w:r>
      <w:r w:rsidR="0047738B" w:rsidRPr="005250D2">
        <w:rPr>
          <w:rFonts w:ascii="Times New Roman" w:hAnsi="Times New Roman" w:cs="Times New Roman"/>
        </w:rPr>
        <w:t xml:space="preserve"> “1“, </w:t>
      </w:r>
      <w:r w:rsidR="00756AEE" w:rsidRPr="00307532">
        <w:rPr>
          <w:rFonts w:ascii="Times New Roman" w:hAnsi="Times New Roman" w:cs="Times New Roman"/>
        </w:rPr>
        <w:t xml:space="preserve">viene offerto </w:t>
      </w:r>
      <w:r w:rsidR="00756AEE" w:rsidRPr="00307532">
        <w:rPr>
          <w:rFonts w:ascii="Times New Roman" w:hAnsi="Times New Roman" w:cs="Times New Roman"/>
          <w:color w:val="auto"/>
        </w:rPr>
        <w:t xml:space="preserve">un </w:t>
      </w:r>
      <w:r w:rsidR="00F95901">
        <w:rPr>
          <w:rFonts w:ascii="Times New Roman" w:hAnsi="Times New Roman" w:cs="Times New Roman"/>
          <w:color w:val="auto"/>
        </w:rPr>
        <w:t>ribasso percentuale pari a _________</w:t>
      </w:r>
      <w:proofErr w:type="gramStart"/>
      <w:r w:rsidR="00F95901">
        <w:rPr>
          <w:rFonts w:ascii="Times New Roman" w:hAnsi="Times New Roman" w:cs="Times New Roman"/>
          <w:color w:val="auto"/>
        </w:rPr>
        <w:t>%  (</w:t>
      </w:r>
      <w:proofErr w:type="spellStart"/>
      <w:proofErr w:type="gramEnd"/>
      <w:r w:rsidR="00F95901">
        <w:rPr>
          <w:rFonts w:ascii="Times New Roman" w:hAnsi="Times New Roman" w:cs="Times New Roman"/>
          <w:color w:val="auto"/>
        </w:rPr>
        <w:t>diconsi</w:t>
      </w:r>
      <w:proofErr w:type="spellEnd"/>
      <w:r w:rsidR="00F95901">
        <w:rPr>
          <w:rFonts w:ascii="Times New Roman" w:hAnsi="Times New Roman" w:cs="Times New Roman"/>
          <w:color w:val="auto"/>
        </w:rPr>
        <w:t xml:space="preserve"> ____ e ___ per cento) sull’importo a base di gara (al netto degli oneri della sicurezza e dell’importo a consumo), che determina un’offerta complessiva e incondizionata</w:t>
      </w:r>
      <w:r w:rsidR="00756AEE" w:rsidRPr="00307532">
        <w:rPr>
          <w:rFonts w:ascii="Times New Roman" w:hAnsi="Times New Roman" w:cs="Times New Roman"/>
          <w:color w:val="auto"/>
        </w:rPr>
        <w:t xml:space="preserve"> di €____________________________,__(in cifre), (dicasi _____________________</w:t>
      </w:r>
      <w:r w:rsidR="00756AEE">
        <w:rPr>
          <w:rFonts w:ascii="Times New Roman" w:hAnsi="Times New Roman" w:cs="Times New Roman"/>
          <w:color w:val="auto"/>
        </w:rPr>
        <w:t>__________/ _____) (in lettere)</w:t>
      </w:r>
      <w:r w:rsidR="00756AEE" w:rsidRPr="00307532">
        <w:rPr>
          <w:rFonts w:ascii="Times New Roman" w:hAnsi="Times New Roman" w:cs="Times New Roman"/>
          <w:color w:val="auto"/>
        </w:rPr>
        <w:t xml:space="preserve">. </w:t>
      </w:r>
    </w:p>
    <w:p w:rsidR="00756AEE" w:rsidRDefault="00756AEE" w:rsidP="00756AEE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color w:val="auto"/>
        </w:rPr>
      </w:pPr>
    </w:p>
    <w:p w:rsidR="00E7128D" w:rsidRPr="00F00804" w:rsidRDefault="005250D2" w:rsidP="00DE652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color w:val="auto"/>
        </w:rPr>
        <w:t>b)</w:t>
      </w:r>
      <w:r>
        <w:rPr>
          <w:rFonts w:ascii="Times New Roman" w:hAnsi="Times New Roman" w:cs="Times New Roman"/>
          <w:color w:val="auto"/>
        </w:rPr>
        <w:t xml:space="preserve"> </w:t>
      </w:r>
      <w:r w:rsidR="00E7128D" w:rsidRPr="00F00804">
        <w:rPr>
          <w:rFonts w:ascii="Times New Roman" w:hAnsi="Times New Roman" w:cs="Times New Roman"/>
          <w:color w:val="auto"/>
        </w:rPr>
        <w:t xml:space="preserve">il </w:t>
      </w:r>
      <w:r>
        <w:rPr>
          <w:rFonts w:ascii="Times New Roman" w:hAnsi="Times New Roman" w:cs="Times New Roman"/>
          <w:color w:val="auto"/>
        </w:rPr>
        <w:t>corrispettivo offerto</w:t>
      </w:r>
      <w:r w:rsidR="00E7128D" w:rsidRPr="00F00804">
        <w:rPr>
          <w:rFonts w:ascii="Times New Roman" w:hAnsi="Times New Roman" w:cs="Times New Roman"/>
          <w:color w:val="auto"/>
        </w:rPr>
        <w:t xml:space="preserve"> </w:t>
      </w:r>
      <w:r w:rsidR="00F00804">
        <w:rPr>
          <w:rFonts w:ascii="Times New Roman" w:hAnsi="Times New Roman" w:cs="Times New Roman"/>
          <w:color w:val="auto"/>
        </w:rPr>
        <w:t xml:space="preserve">è </w:t>
      </w:r>
      <w:r w:rsidR="00077890">
        <w:rPr>
          <w:rFonts w:ascii="Times New Roman" w:hAnsi="Times New Roman" w:cs="Times New Roman"/>
          <w:color w:val="auto"/>
        </w:rPr>
        <w:t>comprensivo</w:t>
      </w:r>
      <w:r w:rsidR="007E6F06">
        <w:rPr>
          <w:rFonts w:ascii="Times New Roman" w:hAnsi="Times New Roman" w:cs="Times New Roman"/>
          <w:color w:val="auto"/>
        </w:rPr>
        <w:t xml:space="preserve"> delle seguenti voci</w:t>
      </w:r>
      <w:r w:rsidR="00871EA4">
        <w:rPr>
          <w:rFonts w:ascii="Times New Roman" w:hAnsi="Times New Roman" w:cs="Times New Roman"/>
          <w:color w:val="auto"/>
        </w:rPr>
        <w:t xml:space="preserve"> richieste</w:t>
      </w:r>
      <w:r w:rsidR="007E6F06">
        <w:rPr>
          <w:rFonts w:ascii="Times New Roman" w:hAnsi="Times New Roman" w:cs="Times New Roman"/>
          <w:color w:val="auto"/>
        </w:rPr>
        <w:t>,</w:t>
      </w:r>
      <w:r w:rsidR="00871EA4">
        <w:rPr>
          <w:rFonts w:ascii="Times New Roman" w:hAnsi="Times New Roman" w:cs="Times New Roman"/>
          <w:color w:val="auto"/>
        </w:rPr>
        <w:t xml:space="preserve"> a pena di esclusione, ai sensi dell’art. </w:t>
      </w:r>
      <w:r w:rsidR="00871EA4" w:rsidRPr="00871EA4">
        <w:rPr>
          <w:rFonts w:ascii="Times New Roman" w:hAnsi="Times New Roman" w:cs="Times New Roman"/>
          <w:color w:val="auto"/>
        </w:rPr>
        <w:t>95, comma 10, d.lgs.</w:t>
      </w:r>
      <w:r w:rsidR="00871EA4">
        <w:rPr>
          <w:rFonts w:ascii="Times New Roman" w:hAnsi="Times New Roman" w:cs="Times New Roman"/>
          <w:color w:val="auto"/>
        </w:rPr>
        <w:t xml:space="preserve"> 50/2016: </w:t>
      </w:r>
      <w:r w:rsidR="00077890">
        <w:rPr>
          <w:rFonts w:ascii="Times New Roman" w:hAnsi="Times New Roman" w:cs="Times New Roman"/>
          <w:color w:val="auto"/>
        </w:rPr>
        <w:t xml:space="preserve"> </w:t>
      </w:r>
    </w:p>
    <w:p w:rsidR="00693CE5" w:rsidRDefault="00693CE5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</w:p>
    <w:p w:rsidR="00311BA5" w:rsidRDefault="005250D2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  <w:r w:rsidRPr="00237A7F">
        <w:rPr>
          <w:rFonts w:ascii="Times New Roman" w:eastAsia="Times New Roman" w:hAnsi="Times New Roman" w:cs="Times New Roman"/>
          <w:b/>
          <w:lang w:eastAsia="it-IT"/>
        </w:rPr>
        <w:t>1</w:t>
      </w:r>
      <w:r>
        <w:rPr>
          <w:rFonts w:ascii="Times New Roman" w:eastAsia="Times New Roman" w:hAnsi="Times New Roman" w:cs="Times New Roman"/>
          <w:lang w:eastAsia="it-IT"/>
        </w:rPr>
        <w:t xml:space="preserve">- </w:t>
      </w:r>
      <w:r w:rsidR="00077890">
        <w:rPr>
          <w:rFonts w:ascii="Times New Roman" w:hAnsi="Times New Roman" w:cs="Times New Roman"/>
          <w:color w:val="auto"/>
        </w:rPr>
        <w:t>costi della manodopera</w:t>
      </w:r>
      <w:r w:rsidR="00077890" w:rsidRPr="00F00804">
        <w:rPr>
          <w:rFonts w:ascii="Times New Roman" w:hAnsi="Times New Roman" w:cs="Times New Roman"/>
          <w:color w:val="auto"/>
        </w:rPr>
        <w:t xml:space="preserve">:  </w:t>
      </w:r>
    </w:p>
    <w:p w:rsidR="00311BA5" w:rsidRPr="00693CE5" w:rsidRDefault="00311BA5" w:rsidP="00E7128D">
      <w:pPr>
        <w:pStyle w:val="Default"/>
        <w:rPr>
          <w:rFonts w:ascii="Times New Roman" w:eastAsia="Times New Roman" w:hAnsi="Times New Roman" w:cs="Times New Roman"/>
          <w:lang w:eastAsia="it-IT"/>
        </w:rPr>
      </w:pPr>
    </w:p>
    <w:tbl>
      <w:tblPr>
        <w:tblW w:w="97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8"/>
        <w:gridCol w:w="878"/>
        <w:gridCol w:w="1008"/>
        <w:gridCol w:w="1417"/>
        <w:gridCol w:w="2268"/>
        <w:gridCol w:w="2977"/>
      </w:tblGrid>
      <w:tr w:rsidR="00092A82" w:rsidRPr="00F00804" w:rsidTr="00092A82">
        <w:trPr>
          <w:trHeight w:val="756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N. unità di personale 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Livello 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>Costo orario</w:t>
            </w:r>
            <w:r>
              <w:rPr>
                <w:color w:val="000000"/>
              </w:rPr>
              <w:t xml:space="preserve">*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Ore settimanali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A82" w:rsidRPr="00F00804" w:rsidRDefault="00092A82" w:rsidP="003F68C0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Ore </w:t>
            </w:r>
            <w:r>
              <w:rPr>
                <w:color w:val="000000"/>
              </w:rPr>
              <w:t>complessive</w:t>
            </w:r>
            <w:r w:rsidRPr="00F00804">
              <w:rPr>
                <w:color w:val="000000"/>
              </w:rPr>
              <w:t xml:space="preserve"> impiegate sull'appalto</w:t>
            </w:r>
            <w:r w:rsidR="00406FC7">
              <w:rPr>
                <w:color w:val="000000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Importo </w:t>
            </w:r>
            <w:r>
              <w:rPr>
                <w:color w:val="000000"/>
              </w:rPr>
              <w:t>complessivo</w:t>
            </w:r>
            <w:r w:rsidRPr="00F00804">
              <w:rPr>
                <w:color w:val="000000"/>
              </w:rPr>
              <w:t xml:space="preserve"> manodopera per livello 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</w:tbl>
    <w:p w:rsidR="00F95901" w:rsidRDefault="00F95901" w:rsidP="0047738B">
      <w:pPr>
        <w:pStyle w:val="Default"/>
        <w:ind w:left="360"/>
        <w:rPr>
          <w:rFonts w:ascii="Times New Roman" w:hAnsi="Times New Roman" w:cs="Times New Roman"/>
        </w:rPr>
      </w:pPr>
    </w:p>
    <w:p w:rsidR="00F95901" w:rsidRDefault="00F95901" w:rsidP="0047738B">
      <w:pPr>
        <w:pStyle w:val="Default"/>
        <w:ind w:left="360"/>
        <w:rPr>
          <w:rFonts w:ascii="Times New Roman" w:hAnsi="Times New Roman" w:cs="Times New Roman"/>
        </w:rPr>
      </w:pPr>
    </w:p>
    <w:p w:rsidR="00F95901" w:rsidRDefault="00F95901" w:rsidP="0047738B">
      <w:pPr>
        <w:pStyle w:val="Default"/>
        <w:ind w:left="360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totale complessivo importo manodopera. € _______________________________________ (1)</w:t>
      </w: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(in cifre) (</w:t>
      </w:r>
      <w:proofErr w:type="spellStart"/>
      <w:r>
        <w:rPr>
          <w:rFonts w:ascii="Times New Roman" w:hAnsi="Times New Roman" w:cs="Times New Roman"/>
        </w:rPr>
        <w:t>diconsi</w:t>
      </w:r>
      <w:proofErr w:type="spellEnd"/>
      <w:r>
        <w:rPr>
          <w:rFonts w:ascii="Times New Roman" w:hAnsi="Times New Roman" w:cs="Times New Roman"/>
        </w:rPr>
        <w:t xml:space="preserve"> € ______________________________________/00) (in lettere)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092A82" w:rsidRDefault="00092A82" w:rsidP="00092A8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6B5DF8">
        <w:rPr>
          <w:rFonts w:ascii="Times New Roman" w:hAnsi="Times New Roman" w:cs="Times New Roman"/>
        </w:rPr>
        <w:t xml:space="preserve">Il ribasso verrà applicato alla quota 28,7% dell’importo unitario STIMATO messo a gara. Tale importo è composto dal </w:t>
      </w:r>
      <w:r>
        <w:rPr>
          <w:rFonts w:ascii="Times New Roman" w:hAnsi="Times New Roman" w:cs="Times New Roman"/>
        </w:rPr>
        <w:t>costo</w:t>
      </w:r>
      <w:r w:rsidRPr="006B5DF8">
        <w:rPr>
          <w:rFonts w:ascii="Times New Roman" w:hAnsi="Times New Roman" w:cs="Times New Roman"/>
        </w:rPr>
        <w:t xml:space="preserve"> della manodopera + l’importo degli utili e </w:t>
      </w:r>
      <w:r>
        <w:rPr>
          <w:rFonts w:ascii="Times New Roman" w:hAnsi="Times New Roman" w:cs="Times New Roman"/>
        </w:rPr>
        <w:t>spese generali</w:t>
      </w:r>
      <w:r w:rsidRPr="006B5DF8">
        <w:rPr>
          <w:rFonts w:ascii="Times New Roman" w:hAnsi="Times New Roman" w:cs="Times New Roman"/>
        </w:rPr>
        <w:t>. Pertanto il ribasso verrà applic</w:t>
      </w:r>
      <w:r>
        <w:rPr>
          <w:rFonts w:ascii="Times New Roman" w:hAnsi="Times New Roman" w:cs="Times New Roman"/>
        </w:rPr>
        <w:t>ato solo su quest’ultima quota.</w:t>
      </w:r>
    </w:p>
    <w:p w:rsidR="00092A82" w:rsidRDefault="00092A82" w:rsidP="00693CE5">
      <w:pPr>
        <w:pStyle w:val="Default"/>
        <w:rPr>
          <w:rFonts w:ascii="Times New Roman" w:hAnsi="Times New Roman" w:cs="Times New Roman"/>
        </w:rPr>
      </w:pPr>
    </w:p>
    <w:p w:rsidR="003E048E" w:rsidRDefault="003E048E" w:rsidP="003E048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N.B. </w:t>
      </w:r>
      <w:r>
        <w:rPr>
          <w:rFonts w:ascii="Times New Roman" w:hAnsi="Times New Roman" w:cs="Times New Roman"/>
          <w:b/>
          <w:u w:val="single"/>
        </w:rPr>
        <w:t>L’indicazione del costo della manodopera deve comprendere anche quello sostenuto dall’eventuale subappaltatore.</w:t>
      </w:r>
      <w:r>
        <w:rPr>
          <w:rFonts w:ascii="Times New Roman" w:hAnsi="Times New Roman" w:cs="Times New Roman"/>
        </w:rPr>
        <w:t xml:space="preserve"> In quanto finalizzata a consentire la verifica del rispetto dei minimi salariali la previsione (articolo 95, comma 10, D.lgs. n. 50/2016) non può che essere estesa a tutti i costi che l’offerente, direttamente o indirettamente, sostiene per adempiere alle obbligazioni contrattualmente assunte. </w:t>
      </w:r>
    </w:p>
    <w:p w:rsidR="003E048E" w:rsidRDefault="003E048E" w:rsidP="00693CE5">
      <w:pPr>
        <w:pStyle w:val="Default"/>
        <w:rPr>
          <w:rFonts w:ascii="Times New Roman" w:hAnsi="Times New Roman" w:cs="Times New Roman"/>
        </w:rPr>
      </w:pPr>
    </w:p>
    <w:p w:rsidR="00092A82" w:rsidRDefault="00092A82" w:rsidP="00693CE5">
      <w:pPr>
        <w:pStyle w:val="Default"/>
        <w:rPr>
          <w:rFonts w:ascii="Times New Roman" w:hAnsi="Times New Roman" w:cs="Times New Roman"/>
        </w:rPr>
      </w:pPr>
    </w:p>
    <w:p w:rsidR="00077890" w:rsidRDefault="00077890" w:rsidP="00693CE5">
      <w:pPr>
        <w:pStyle w:val="Default"/>
        <w:rPr>
          <w:rFonts w:ascii="Times New Roman" w:hAnsi="Times New Roman" w:cs="Times New Roman"/>
        </w:rPr>
      </w:pPr>
      <w:r w:rsidRPr="00237A7F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–</w:t>
      </w:r>
      <w:r w:rsidR="00871EA4">
        <w:rPr>
          <w:rFonts w:ascii="Times New Roman" w:hAnsi="Times New Roman" w:cs="Times New Roman"/>
        </w:rPr>
        <w:t xml:space="preserve"> oneri relativi alla salute ed alla sicurezza aziendale: € _</w:t>
      </w:r>
      <w:r w:rsidR="00DE6523">
        <w:rPr>
          <w:rFonts w:ascii="Times New Roman" w:hAnsi="Times New Roman" w:cs="Times New Roman"/>
        </w:rPr>
        <w:t xml:space="preserve">______________________________ (2) (in cifre) </w:t>
      </w:r>
      <w:r w:rsidR="00BC62D2">
        <w:rPr>
          <w:rFonts w:ascii="Times New Roman" w:hAnsi="Times New Roman" w:cs="Times New Roman"/>
        </w:rPr>
        <w:t>(</w:t>
      </w:r>
      <w:proofErr w:type="spellStart"/>
      <w:r w:rsidR="00BC62D2">
        <w:rPr>
          <w:rFonts w:ascii="Times New Roman" w:hAnsi="Times New Roman" w:cs="Times New Roman"/>
        </w:rPr>
        <w:t>diconsi</w:t>
      </w:r>
      <w:proofErr w:type="spellEnd"/>
      <w:r w:rsidR="00BC62D2">
        <w:rPr>
          <w:rFonts w:ascii="Times New Roman" w:hAnsi="Times New Roman" w:cs="Times New Roman"/>
        </w:rPr>
        <w:t xml:space="preserve"> euro __________________________________________________)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077890" w:rsidRDefault="00871EA4" w:rsidP="00237A7F">
      <w:pPr>
        <w:pStyle w:val="Default"/>
        <w:numPr>
          <w:ilvl w:val="0"/>
          <w:numId w:val="3"/>
        </w:numPr>
        <w:tabs>
          <w:tab w:val="left" w:pos="284"/>
        </w:tabs>
        <w:ind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Più precisamente l’importo è composto dalle seguenti voci:</w:t>
      </w:r>
    </w:p>
    <w:p w:rsidR="00871EA4" w:rsidRDefault="00871EA4" w:rsidP="00871EA4">
      <w:pPr>
        <w:pStyle w:val="Default"/>
        <w:ind w:left="720"/>
        <w:rPr>
          <w:rFonts w:ascii="Times New Roman" w:hAnsi="Times New Roman" w:cs="Times New Roman"/>
        </w:rPr>
      </w:pPr>
    </w:p>
    <w:tbl>
      <w:tblPr>
        <w:tblW w:w="10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0"/>
        <w:gridCol w:w="1257"/>
        <w:gridCol w:w="13"/>
        <w:gridCol w:w="2007"/>
        <w:gridCol w:w="13"/>
      </w:tblGrid>
      <w:tr w:rsidR="00EA7546" w:rsidRPr="00F00804" w:rsidTr="00047CCC">
        <w:trPr>
          <w:gridAfter w:val="1"/>
          <w:wAfter w:w="13" w:type="dxa"/>
          <w:trHeight w:val="30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66990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Totale </w:t>
            </w:r>
            <w:r>
              <w:rPr>
                <w:color w:val="000000"/>
              </w:rPr>
              <w:t xml:space="preserve">complessivo </w:t>
            </w:r>
            <w:r w:rsidRPr="00F00804">
              <w:rPr>
                <w:color w:val="000000"/>
              </w:rPr>
              <w:t xml:space="preserve">costo manodopera </w:t>
            </w:r>
            <w:r>
              <w:rPr>
                <w:color w:val="000000"/>
              </w:rPr>
              <w:t xml:space="preserve">(art. 95, comma 10 </w:t>
            </w:r>
            <w:r w:rsidRPr="00F00804">
              <w:rPr>
                <w:color w:val="000000"/>
              </w:rPr>
              <w:t xml:space="preserve">d.lgs. 50/2016) </w:t>
            </w:r>
            <w:r>
              <w:rPr>
                <w:color w:val="000000"/>
              </w:rPr>
              <w:t>(1)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30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Oneri aziendali per </w:t>
            </w:r>
            <w:r>
              <w:rPr>
                <w:color w:val="000000"/>
              </w:rPr>
              <w:t xml:space="preserve">la sicurezza (art. 95, comma 10 </w:t>
            </w:r>
            <w:r w:rsidR="00FE6F2D">
              <w:rPr>
                <w:color w:val="000000"/>
              </w:rPr>
              <w:t>d.lgs. 50/2016) (2)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trHeight w:val="300"/>
        </w:trPr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47738B" w:rsidP="00047CCC">
            <w:pPr>
              <w:rPr>
                <w:color w:val="000000"/>
              </w:rPr>
            </w:pPr>
            <w:r>
              <w:rPr>
                <w:color w:val="000000"/>
              </w:rPr>
              <w:t xml:space="preserve">Costo dei </w:t>
            </w:r>
            <w:r w:rsidR="00047CCC">
              <w:rPr>
                <w:color w:val="000000"/>
              </w:rPr>
              <w:t xml:space="preserve">macchinari, </w:t>
            </w:r>
            <w:r w:rsidR="00F3460D">
              <w:rPr>
                <w:color w:val="000000"/>
              </w:rPr>
              <w:t>delle attrezzature e prodotti</w:t>
            </w:r>
            <w:r>
              <w:rPr>
                <w:color w:val="000000"/>
              </w:rPr>
              <w:t xml:space="preserve"> inclus</w:t>
            </w:r>
            <w:r w:rsidR="00756AEE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nel </w:t>
            </w:r>
            <w:r w:rsidR="00756AEE">
              <w:rPr>
                <w:color w:val="000000"/>
              </w:rPr>
              <w:t>canone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047CCC" w:rsidRPr="00F00804" w:rsidTr="00047CCC">
        <w:trPr>
          <w:trHeight w:val="300"/>
        </w:trPr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CC" w:rsidRDefault="00047CCC" w:rsidP="00047CCC">
            <w:pPr>
              <w:rPr>
                <w:color w:val="000000"/>
              </w:rPr>
            </w:pPr>
            <w:r>
              <w:rPr>
                <w:color w:val="000000"/>
              </w:rPr>
              <w:t>Costo migliorie diverse dalla manodopera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CC" w:rsidRPr="00F00804" w:rsidRDefault="00047CCC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>Spese generali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EA7546" w:rsidRPr="00092A82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Utili d'impresa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EA7546" w:rsidRPr="00092A82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092A82" w:rsidP="00092A82">
            <w:pPr>
              <w:rPr>
                <w:color w:val="000000"/>
              </w:rPr>
            </w:pPr>
            <w:r>
              <w:rPr>
                <w:color w:val="000000"/>
              </w:rPr>
              <w:t>Importo a canone complessivo offerto</w:t>
            </w:r>
            <w:r w:rsidR="00756AEE">
              <w:rPr>
                <w:color w:val="000000"/>
              </w:rPr>
              <w:t xml:space="preserve"> 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3460D" w:rsidTr="00047CCC">
        <w:trPr>
          <w:gridAfter w:val="1"/>
          <w:wAfter w:w="13" w:type="dxa"/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>Oneri della sicu</w:t>
            </w:r>
            <w:r w:rsidRPr="00693CE5">
              <w:rPr>
                <w:color w:val="000000"/>
              </w:rPr>
              <w:t xml:space="preserve">rezza non soggetti a ribasso 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546" w:rsidRPr="00F00804" w:rsidRDefault="00756AEE" w:rsidP="00092A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 w:rsidR="009C2008">
              <w:rPr>
                <w:color w:val="000000"/>
              </w:rPr>
              <w:t>90</w:t>
            </w:r>
            <w:r w:rsidR="00092A82">
              <w:rPr>
                <w:color w:val="000000"/>
              </w:rPr>
              <w:t>0</w:t>
            </w:r>
            <w:r w:rsidR="00D10B1E">
              <w:rPr>
                <w:color w:val="000000"/>
              </w:rPr>
              <w:t>,00</w:t>
            </w:r>
          </w:p>
        </w:tc>
      </w:tr>
      <w:tr w:rsidR="00756AEE" w:rsidRPr="00F00804" w:rsidTr="00047CCC">
        <w:trPr>
          <w:gridAfter w:val="1"/>
          <w:wAfter w:w="13" w:type="dxa"/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EE" w:rsidRPr="00F00804" w:rsidRDefault="00756AEE" w:rsidP="00756AEE">
            <w:pPr>
              <w:rPr>
                <w:color w:val="000000"/>
              </w:rPr>
            </w:pPr>
            <w:r w:rsidRPr="00F00804">
              <w:rPr>
                <w:color w:val="000000"/>
              </w:rPr>
              <w:t>Totale</w:t>
            </w:r>
            <w:r w:rsidR="00092A82">
              <w:rPr>
                <w:color w:val="000000"/>
              </w:rPr>
              <w:t xml:space="preserve"> canone</w:t>
            </w:r>
            <w:r w:rsidRPr="00F00804">
              <w:rPr>
                <w:color w:val="000000"/>
              </w:rPr>
              <w:t xml:space="preserve"> complessivo offerto comprensivo oneri della sicure</w:t>
            </w:r>
            <w:r>
              <w:rPr>
                <w:color w:val="000000"/>
              </w:rPr>
              <w:t>zza non soggetto a ribasso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EE" w:rsidRPr="00F00804" w:rsidRDefault="00756AEE" w:rsidP="00756AEE">
            <w:pPr>
              <w:jc w:val="right"/>
              <w:rPr>
                <w:color w:val="000000"/>
              </w:rPr>
            </w:pPr>
          </w:p>
        </w:tc>
      </w:tr>
    </w:tbl>
    <w:p w:rsidR="00077890" w:rsidRDefault="00077890" w:rsidP="00693CE5">
      <w:pPr>
        <w:pStyle w:val="Default"/>
        <w:rPr>
          <w:rFonts w:ascii="Times New Roman" w:hAnsi="Times New Roman" w:cs="Times New Roman"/>
        </w:rPr>
      </w:pPr>
    </w:p>
    <w:p w:rsidR="005250D2" w:rsidRPr="009808EA" w:rsidRDefault="00814B91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 w:rsidRPr="00814B91">
        <w:rPr>
          <w:b/>
          <w:szCs w:val="24"/>
        </w:rPr>
        <w:t>d)</w:t>
      </w:r>
      <w:r>
        <w:rPr>
          <w:szCs w:val="24"/>
        </w:rPr>
        <w:t xml:space="preserve"> </w:t>
      </w:r>
      <w:r w:rsidR="005250D2" w:rsidRPr="009808EA">
        <w:rPr>
          <w:szCs w:val="24"/>
        </w:rPr>
        <w:t xml:space="preserve">che quanto risulta </w:t>
      </w:r>
      <w:r>
        <w:rPr>
          <w:szCs w:val="24"/>
        </w:rPr>
        <w:t>dal capitolato d’oneri</w:t>
      </w:r>
      <w:r w:rsidR="005250D2" w:rsidRPr="009808EA">
        <w:rPr>
          <w:szCs w:val="24"/>
        </w:rPr>
        <w:t xml:space="preserve"> e dagli altri documenti di gara definisce in modo adeguato e completo l’oggetto delle prestazioni e ha consentito di acquisire tutti gli elementi per l’esatta valutazione delle stesse e dei relativi oneri, connessi, conseguenti e necessari per l’esecuzione a regola d’arte del servizio; </w:t>
      </w:r>
    </w:p>
    <w:p w:rsidR="005250D2" w:rsidRPr="009808EA" w:rsidRDefault="003E048E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e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di aver preso cognizione </w:t>
      </w:r>
      <w:r w:rsidR="00237A7F">
        <w:rPr>
          <w:szCs w:val="24"/>
        </w:rPr>
        <w:t xml:space="preserve">delle </w:t>
      </w:r>
      <w:r w:rsidR="005250D2" w:rsidRPr="009808EA">
        <w:rPr>
          <w:szCs w:val="24"/>
        </w:rPr>
        <w:t>circostanze generali e speciali che possono interessare l’esecuzione di tutte le prestazioni oggetto del contratto;</w:t>
      </w:r>
    </w:p>
    <w:p w:rsidR="005250D2" w:rsidRPr="009808EA" w:rsidRDefault="00406FC7" w:rsidP="00047CCC">
      <w:pPr>
        <w:pStyle w:val="Intestazione"/>
        <w:tabs>
          <w:tab w:val="clear" w:pos="4819"/>
          <w:tab w:val="clear" w:pos="9638"/>
          <w:tab w:val="left" w:pos="284"/>
        </w:tabs>
        <w:ind w:right="-1"/>
        <w:jc w:val="both"/>
        <w:rPr>
          <w:szCs w:val="24"/>
        </w:rPr>
      </w:pPr>
      <w:r>
        <w:rPr>
          <w:b/>
          <w:szCs w:val="24"/>
        </w:rPr>
        <w:t>f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</w:t>
      </w:r>
      <w:r w:rsidR="005250D2" w:rsidRPr="009808EA">
        <w:rPr>
          <w:szCs w:val="24"/>
        </w:rPr>
        <w:tab/>
        <w:t>che il costo del personale è stato valutato sulla base dei minimi salariali definiti dalla contrattazione collettiva nazionale di settore tra le organizzazioni sindacali dei lavoratori e le organizzazioni dei datori di lavoro comparativamente più rappresentative sul piano nazionale, delle voci retributive previste dalla contrattazione integrativa di secondo livello;</w:t>
      </w:r>
    </w:p>
    <w:p w:rsidR="005250D2" w:rsidRPr="009808EA" w:rsidRDefault="00406FC7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g</w:t>
      </w:r>
      <w:r w:rsidR="00323754">
        <w:rPr>
          <w:b/>
          <w:szCs w:val="24"/>
        </w:rPr>
        <w:t>)</w:t>
      </w:r>
      <w:r w:rsidR="009808EA" w:rsidRPr="009808EA">
        <w:rPr>
          <w:szCs w:val="24"/>
        </w:rPr>
        <w:t xml:space="preserve"> </w:t>
      </w:r>
      <w:r w:rsidR="005250D2" w:rsidRPr="009808EA">
        <w:rPr>
          <w:szCs w:val="24"/>
        </w:rPr>
        <w:t>che il valore economico dell’Offerta è adeguato e sufficiente rispetto al costo del lavoro e al costo relativo alla sicurezza, il quale, è congruo rispetto all’entità e alle caratteristiche dei lavori, dei servizi o delle forniture;</w:t>
      </w:r>
    </w:p>
    <w:p w:rsidR="005250D2" w:rsidRPr="009808EA" w:rsidRDefault="00323754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lastRenderedPageBreak/>
        <w:t>h</w:t>
      </w:r>
      <w:r w:rsidR="005250D2" w:rsidRPr="006F50FA">
        <w:rPr>
          <w:b/>
          <w:szCs w:val="24"/>
        </w:rPr>
        <w:t>)</w:t>
      </w:r>
      <w:r w:rsidR="005250D2" w:rsidRPr="006F50FA">
        <w:rPr>
          <w:szCs w:val="24"/>
        </w:rPr>
        <w:t xml:space="preserve"> di rinunciare a chiedere la risoluzione del contratto per eccessiva onerosità sopravvenuta ai sensi dell’articolo 1467 c.c. ed alla revisione del corrispettivo, di cui all’articolo 1664 c.c.;</w:t>
      </w:r>
    </w:p>
    <w:p w:rsidR="005250D2" w:rsidRPr="009808EA" w:rsidRDefault="00323754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i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l’offerta è irrevocabile ed impegnativa per i 180 giorni successivi al termine ultimo per la ricezione dell’offerta e che detta offerta non sarà in alcun modo vincolante </w:t>
      </w:r>
      <w:r w:rsidR="009808EA" w:rsidRPr="009808EA">
        <w:rPr>
          <w:szCs w:val="24"/>
        </w:rPr>
        <w:t xml:space="preserve">per l’Amministrazione. </w:t>
      </w:r>
    </w:p>
    <w:p w:rsidR="005250D2" w:rsidRPr="009808EA" w:rsidRDefault="005250D2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</w:p>
    <w:p w:rsidR="00693CE5" w:rsidRPr="00693CE5" w:rsidRDefault="00693CE5" w:rsidP="00BC62D2">
      <w:pPr>
        <w:tabs>
          <w:tab w:val="left" w:pos="8592"/>
        </w:tabs>
        <w:ind w:right="-852"/>
      </w:pPr>
      <w:r w:rsidRPr="00693CE5">
        <w:t>________, lì, ______________________________</w:t>
      </w:r>
    </w:p>
    <w:p w:rsidR="00693CE5" w:rsidRPr="00693CE5" w:rsidRDefault="00693CE5" w:rsidP="00BC62D2">
      <w:pPr>
        <w:tabs>
          <w:tab w:val="left" w:pos="8592"/>
        </w:tabs>
        <w:ind w:right="-852"/>
      </w:pPr>
    </w:p>
    <w:p w:rsidR="00693CE5" w:rsidRPr="00693CE5" w:rsidRDefault="00693CE5" w:rsidP="00BC62D2">
      <w:pPr>
        <w:tabs>
          <w:tab w:val="left" w:pos="6804"/>
          <w:tab w:val="left" w:pos="7230"/>
          <w:tab w:val="right" w:pos="9638"/>
        </w:tabs>
        <w:ind w:right="-852"/>
      </w:pPr>
      <w:r w:rsidRPr="00693CE5">
        <w:tab/>
        <w:t xml:space="preserve">   </w:t>
      </w:r>
      <w:r w:rsidRPr="00693CE5">
        <w:tab/>
        <w:t>Firma</w:t>
      </w:r>
    </w:p>
    <w:p w:rsidR="00693CE5" w:rsidRDefault="00693CE5" w:rsidP="00BC62D2">
      <w:pPr>
        <w:tabs>
          <w:tab w:val="left" w:pos="8592"/>
        </w:tabs>
        <w:ind w:right="-852"/>
      </w:pPr>
    </w:p>
    <w:p w:rsidR="00F00804" w:rsidRPr="00311BA5" w:rsidRDefault="00693CE5" w:rsidP="00BC62D2">
      <w:pPr>
        <w:pStyle w:val="Default"/>
        <w:ind w:right="-852"/>
        <w:rPr>
          <w:sz w:val="16"/>
          <w:szCs w:val="16"/>
        </w:rPr>
      </w:pP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>- Alla suddetta dichiarazione</w:t>
      </w:r>
      <w:r w:rsidR="00D51A5D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, se non firmata </w:t>
      </w:r>
      <w:proofErr w:type="gramStart"/>
      <w:r w:rsidR="00D51A5D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digitalmente, </w:t>
      </w: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 deve</w:t>
      </w:r>
      <w:proofErr w:type="gramEnd"/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 essere allegata copia fotostatica del documento di identità del soggetto firmatario, in corso di validità (Carta d’Identità/Patente di guida rilasciata dal Prefetto/Passaporto). </w:t>
      </w:r>
      <w:ins w:id="1" w:author="QUERQUI Cristiana" w:date="2018-04-18T18:09:00Z">
        <w:r w:rsidR="00D51A5D">
          <w:rPr>
            <w:rFonts w:ascii="Times New Roman" w:eastAsia="Times New Roman" w:hAnsi="Times New Roman" w:cs="Times New Roman"/>
            <w:color w:val="auto"/>
            <w:sz w:val="16"/>
            <w:szCs w:val="16"/>
            <w:lang w:eastAsia="it-IT"/>
          </w:rPr>
          <w:t xml:space="preserve"> </w:t>
        </w:r>
      </w:ins>
    </w:p>
    <w:sectPr w:rsidR="00F00804" w:rsidRPr="00311BA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A7F" w:rsidRDefault="00237A7F" w:rsidP="00255FDD">
      <w:r>
        <w:separator/>
      </w:r>
    </w:p>
  </w:endnote>
  <w:endnote w:type="continuationSeparator" w:id="0">
    <w:p w:rsidR="00237A7F" w:rsidRDefault="00237A7F" w:rsidP="002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A7F" w:rsidRDefault="00237A7F" w:rsidP="00255FDD">
      <w:r>
        <w:separator/>
      </w:r>
    </w:p>
  </w:footnote>
  <w:footnote w:type="continuationSeparator" w:id="0">
    <w:p w:rsidR="00237A7F" w:rsidRDefault="00237A7F" w:rsidP="00255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AFC" w:rsidRPr="00CA2349" w:rsidRDefault="00696AFC" w:rsidP="00696AFC">
    <w:pPr>
      <w:spacing w:line="288" w:lineRule="auto"/>
      <w:jc w:val="center"/>
      <w:rPr>
        <w:sz w:val="28"/>
        <w:szCs w:val="28"/>
      </w:rPr>
    </w:pPr>
    <w:r w:rsidRPr="00CA2349">
      <w:rPr>
        <w:sz w:val="28"/>
        <w:szCs w:val="28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52.5pt">
          <v:imagedata r:id="rId1" o:title=""/>
        </v:shape>
        <o:OLEObject Type="Embed" ProgID="PBrush" ShapeID="_x0000_i1025" DrawAspect="Content" ObjectID="_1731928347" r:id="rId2"/>
      </w:object>
    </w:r>
  </w:p>
  <w:p w:rsidR="00696AFC" w:rsidRPr="00CA2349" w:rsidRDefault="00696AFC" w:rsidP="00696AFC">
    <w:pPr>
      <w:spacing w:line="288" w:lineRule="auto"/>
      <w:jc w:val="center"/>
      <w:rPr>
        <w:b/>
        <w:i/>
        <w:iCs/>
        <w:sz w:val="28"/>
        <w:szCs w:val="28"/>
      </w:rPr>
    </w:pPr>
    <w:r w:rsidRPr="00CA2349">
      <w:rPr>
        <w:b/>
        <w:i/>
        <w:iCs/>
        <w:sz w:val="28"/>
        <w:szCs w:val="28"/>
      </w:rPr>
      <w:t>Segretariato Generale della Giustizia Amministrativa</w:t>
    </w:r>
  </w:p>
  <w:p w:rsidR="00696AFC" w:rsidRPr="00CA2349" w:rsidRDefault="00696AFC" w:rsidP="00696AFC">
    <w:pPr>
      <w:spacing w:line="288" w:lineRule="auto"/>
      <w:jc w:val="center"/>
      <w:rPr>
        <w:sz w:val="28"/>
        <w:szCs w:val="28"/>
      </w:rPr>
    </w:pPr>
    <w:r w:rsidRPr="00CA2349">
      <w:rPr>
        <w:b/>
        <w:i/>
        <w:iCs/>
        <w:sz w:val="28"/>
        <w:szCs w:val="28"/>
      </w:rPr>
      <w:t>Ufficio Unico Contratti e Risorse</w:t>
    </w:r>
  </w:p>
  <w:p w:rsidR="00696AFC" w:rsidRDefault="00696A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736F"/>
    <w:multiLevelType w:val="hybridMultilevel"/>
    <w:tmpl w:val="A60EE444"/>
    <w:lvl w:ilvl="0" w:tplc="5AE8D9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C09AD"/>
    <w:multiLevelType w:val="hybridMultilevel"/>
    <w:tmpl w:val="A59613E4"/>
    <w:lvl w:ilvl="0" w:tplc="5D6EA6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7BB5"/>
    <w:multiLevelType w:val="hybridMultilevel"/>
    <w:tmpl w:val="527CC4D6"/>
    <w:lvl w:ilvl="0" w:tplc="11DC67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F158F"/>
    <w:multiLevelType w:val="hybridMultilevel"/>
    <w:tmpl w:val="9946BEEE"/>
    <w:lvl w:ilvl="0" w:tplc="49C20AC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QUERQUI Cristiana">
    <w15:presenceInfo w15:providerId="AD" w15:userId="S-1-5-21-1919353012-827150394-1539857752-54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8D"/>
    <w:rsid w:val="000132B8"/>
    <w:rsid w:val="0001473A"/>
    <w:rsid w:val="00047CCC"/>
    <w:rsid w:val="000556B4"/>
    <w:rsid w:val="00077890"/>
    <w:rsid w:val="000814BA"/>
    <w:rsid w:val="00084C58"/>
    <w:rsid w:val="00092A82"/>
    <w:rsid w:val="000C5AC9"/>
    <w:rsid w:val="000C7910"/>
    <w:rsid w:val="000D3CA6"/>
    <w:rsid w:val="000D790C"/>
    <w:rsid w:val="000E2846"/>
    <w:rsid w:val="000E516D"/>
    <w:rsid w:val="00114DF8"/>
    <w:rsid w:val="001319FA"/>
    <w:rsid w:val="001D6E86"/>
    <w:rsid w:val="00237A7F"/>
    <w:rsid w:val="00255FDD"/>
    <w:rsid w:val="00280136"/>
    <w:rsid w:val="002B55A8"/>
    <w:rsid w:val="002E0A4E"/>
    <w:rsid w:val="00311BA5"/>
    <w:rsid w:val="00323754"/>
    <w:rsid w:val="0032624F"/>
    <w:rsid w:val="00341410"/>
    <w:rsid w:val="00374228"/>
    <w:rsid w:val="00376B07"/>
    <w:rsid w:val="003D64F5"/>
    <w:rsid w:val="003E048E"/>
    <w:rsid w:val="003F68C0"/>
    <w:rsid w:val="00403D3F"/>
    <w:rsid w:val="00406FC7"/>
    <w:rsid w:val="004343C3"/>
    <w:rsid w:val="004350EC"/>
    <w:rsid w:val="00472235"/>
    <w:rsid w:val="00473C53"/>
    <w:rsid w:val="0047738B"/>
    <w:rsid w:val="004966CB"/>
    <w:rsid w:val="00521799"/>
    <w:rsid w:val="005250D2"/>
    <w:rsid w:val="00556DDC"/>
    <w:rsid w:val="00567105"/>
    <w:rsid w:val="005D740C"/>
    <w:rsid w:val="005E0B5A"/>
    <w:rsid w:val="005E2D31"/>
    <w:rsid w:val="00611B76"/>
    <w:rsid w:val="00643AEF"/>
    <w:rsid w:val="006515B9"/>
    <w:rsid w:val="00693CE5"/>
    <w:rsid w:val="00696AFC"/>
    <w:rsid w:val="006B5DF8"/>
    <w:rsid w:val="006C0583"/>
    <w:rsid w:val="006C3D20"/>
    <w:rsid w:val="006E5596"/>
    <w:rsid w:val="006F50FA"/>
    <w:rsid w:val="00717E07"/>
    <w:rsid w:val="007225F4"/>
    <w:rsid w:val="00727BCA"/>
    <w:rsid w:val="00756AEE"/>
    <w:rsid w:val="0076261B"/>
    <w:rsid w:val="007E6F06"/>
    <w:rsid w:val="00814B91"/>
    <w:rsid w:val="00820734"/>
    <w:rsid w:val="008542FA"/>
    <w:rsid w:val="00866AA4"/>
    <w:rsid w:val="00871EA4"/>
    <w:rsid w:val="008D6709"/>
    <w:rsid w:val="00924DB4"/>
    <w:rsid w:val="009808EA"/>
    <w:rsid w:val="009C2008"/>
    <w:rsid w:val="00A5225D"/>
    <w:rsid w:val="00A713A2"/>
    <w:rsid w:val="00A80B0E"/>
    <w:rsid w:val="00A820B8"/>
    <w:rsid w:val="00A9269C"/>
    <w:rsid w:val="00AA6084"/>
    <w:rsid w:val="00B30A31"/>
    <w:rsid w:val="00B34F6D"/>
    <w:rsid w:val="00B66DAA"/>
    <w:rsid w:val="00BC62D2"/>
    <w:rsid w:val="00BE1305"/>
    <w:rsid w:val="00C43BDC"/>
    <w:rsid w:val="00CA1081"/>
    <w:rsid w:val="00D10B1E"/>
    <w:rsid w:val="00D17146"/>
    <w:rsid w:val="00D51A5D"/>
    <w:rsid w:val="00D66990"/>
    <w:rsid w:val="00D767EC"/>
    <w:rsid w:val="00DA0364"/>
    <w:rsid w:val="00DE6523"/>
    <w:rsid w:val="00E124D5"/>
    <w:rsid w:val="00E7128D"/>
    <w:rsid w:val="00EA37C2"/>
    <w:rsid w:val="00EA7546"/>
    <w:rsid w:val="00F00804"/>
    <w:rsid w:val="00F00C3B"/>
    <w:rsid w:val="00F27286"/>
    <w:rsid w:val="00F3460D"/>
    <w:rsid w:val="00F46842"/>
    <w:rsid w:val="00F77423"/>
    <w:rsid w:val="00F95901"/>
    <w:rsid w:val="00FC5CBC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06D15736"/>
  <w15:docId w15:val="{39123E9E-9FEA-4781-A48E-9AFE4BDA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128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0080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250D2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5250D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55F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5F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255FDD"/>
    <w:pPr>
      <w:widowControl w:val="0"/>
      <w:overflowPunct w:val="0"/>
      <w:autoSpaceDE w:val="0"/>
      <w:autoSpaceDN w:val="0"/>
      <w:adjustRightInd w:val="0"/>
      <w:spacing w:line="240" w:lineRule="atLeast"/>
      <w:ind w:right="5138"/>
      <w:jc w:val="center"/>
    </w:pPr>
    <w:rPr>
      <w:i/>
      <w:sz w:val="36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7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7EC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696AFC"/>
    <w:pPr>
      <w:spacing w:after="120" w:line="300" w:lineRule="exact"/>
      <w:jc w:val="both"/>
    </w:pPr>
    <w:rPr>
      <w:rFonts w:ascii="Bookman Old Style" w:hAnsi="Bookman Old Style"/>
      <w:color w:val="000000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96AFC"/>
    <w:rPr>
      <w:rFonts w:ascii="Bookman Old Style" w:eastAsia="Times New Roman" w:hAnsi="Bookman Old Style" w:cs="Times New Roman"/>
      <w:color w:val="000000"/>
      <w:sz w:val="20"/>
      <w:szCs w:val="20"/>
      <w:lang w:eastAsia="it-IT"/>
    </w:rPr>
  </w:style>
  <w:style w:type="paragraph" w:customStyle="1" w:styleId="Corpodeltesto31">
    <w:name w:val="Corpo del testo 31"/>
    <w:basedOn w:val="Normale"/>
    <w:rsid w:val="00696AFC"/>
    <w:pPr>
      <w:suppressAutoHyphens/>
      <w:jc w:val="center"/>
    </w:pPr>
    <w:rPr>
      <w:rFonts w:eastAsia="MS Mincho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0F093-5E48-4DF2-A935-67650F55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QUERQUI Cristiana</dc:creator>
  <cp:lastModifiedBy>QUERQUI Cristiana</cp:lastModifiedBy>
  <cp:revision>14</cp:revision>
  <dcterms:created xsi:type="dcterms:W3CDTF">2022-11-18T10:11:00Z</dcterms:created>
  <dcterms:modified xsi:type="dcterms:W3CDTF">2022-12-07T13:26:00Z</dcterms:modified>
</cp:coreProperties>
</file>